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170"/>
        <w:gridCol w:w="6390"/>
      </w:tblGrid>
      <w:tr w:rsidR="00067FE2" w14:paraId="02891F75" w14:textId="77777777" w:rsidTr="00C76A2C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DA4BFB4" w14:textId="77777777" w:rsidR="00067FE2" w:rsidRDefault="005E1113" w:rsidP="00076956">
            <w:pPr>
              <w:pStyle w:val="Header"/>
              <w:spacing w:before="120" w:after="120"/>
            </w:pPr>
            <w:r>
              <w:t>P</w:t>
            </w:r>
            <w:r w:rsidR="00C76A2C">
              <w:t>G</w:t>
            </w:r>
            <w:r w:rsidR="00067FE2">
              <w:t>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45B2346" w14:textId="22C05560" w:rsidR="00067FE2" w:rsidRDefault="00E66BA9" w:rsidP="00972B82">
            <w:pPr>
              <w:pStyle w:val="Header"/>
              <w:spacing w:before="120" w:after="120"/>
              <w:jc w:val="center"/>
            </w:pPr>
            <w:hyperlink r:id="rId8" w:history="1">
              <w:r w:rsidRPr="005A284A">
                <w:rPr>
                  <w:rStyle w:val="Hyperlink"/>
                </w:rPr>
                <w:t>132</w:t>
              </w:r>
            </w:hyperlink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76507D3" w14:textId="77777777" w:rsidR="00067FE2" w:rsidRDefault="005E1113" w:rsidP="00076956">
            <w:pPr>
              <w:pStyle w:val="Header"/>
              <w:spacing w:before="120" w:after="120"/>
            </w:pPr>
            <w:r>
              <w:t>P</w:t>
            </w:r>
            <w:r w:rsidR="00C76A2C">
              <w:t>G</w:t>
            </w:r>
            <w:r w:rsidR="00067FE2">
              <w:t>R</w:t>
            </w:r>
            <w:r w:rsidR="00C76A2C">
              <w:t>R</w:t>
            </w:r>
            <w:r w:rsidR="00067FE2">
              <w:t xml:space="preserve"> Title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14:paraId="59EA09DC" w14:textId="09D32797" w:rsidR="00067FE2" w:rsidRPr="006323BB" w:rsidRDefault="006323BB" w:rsidP="00F44236">
            <w:pPr>
              <w:pStyle w:val="Header"/>
            </w:pPr>
            <w:r w:rsidRPr="00E45F8A">
              <w:t>Update to Standard Generation Interconnection Agreement</w:t>
            </w:r>
            <w:r w:rsidR="00D2322E">
              <w:t xml:space="preserve"> (SGIA)</w:t>
            </w:r>
            <w:r w:rsidR="004B3FEB">
              <w:t xml:space="preserve"> </w:t>
            </w:r>
            <w:r w:rsidRPr="00E45F8A">
              <w:t>Requirement</w:t>
            </w:r>
          </w:p>
        </w:tc>
      </w:tr>
      <w:tr w:rsidR="00067FE2" w:rsidRPr="00E01925" w14:paraId="61F073EE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1887982" w14:textId="77777777" w:rsidR="00067FE2" w:rsidRPr="00E01925" w:rsidRDefault="00067FE2" w:rsidP="00E45F8A">
            <w:pPr>
              <w:pStyle w:val="Header"/>
              <w:spacing w:before="120" w:after="120"/>
              <w:rPr>
                <w:bCs w:val="0"/>
              </w:rPr>
            </w:pPr>
            <w:r w:rsidRPr="00E01925">
              <w:rPr>
                <w:bCs w:val="0"/>
              </w:rPr>
              <w:t>Date Posted</w:t>
            </w:r>
          </w:p>
        </w:tc>
        <w:tc>
          <w:tcPr>
            <w:tcW w:w="7560" w:type="dxa"/>
            <w:gridSpan w:val="2"/>
            <w:vAlign w:val="center"/>
          </w:tcPr>
          <w:p w14:paraId="4BAA5E4C" w14:textId="5F0B23FB" w:rsidR="00067FE2" w:rsidRPr="00E01925" w:rsidRDefault="00972B82" w:rsidP="00E45F8A">
            <w:pPr>
              <w:pStyle w:val="NormalArial"/>
              <w:spacing w:before="120" w:after="120"/>
            </w:pPr>
            <w:r>
              <w:t>October 1</w:t>
            </w:r>
            <w:r w:rsidR="006323BB">
              <w:t>, 2025</w:t>
            </w:r>
          </w:p>
        </w:tc>
      </w:tr>
      <w:tr w:rsidR="00067FE2" w14:paraId="3EEEF175" w14:textId="77777777" w:rsidTr="00BC2D06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09C67FF" w14:textId="77777777" w:rsidR="00067FE2" w:rsidRDefault="00067FE2" w:rsidP="00F4423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4E891C" w14:textId="77777777" w:rsidR="00067FE2" w:rsidRDefault="00067FE2" w:rsidP="00F44236">
            <w:pPr>
              <w:pStyle w:val="NormalArial"/>
            </w:pPr>
          </w:p>
        </w:tc>
      </w:tr>
      <w:tr w:rsidR="009D17F0" w14:paraId="21AE509C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B1D9C3" w14:textId="77777777" w:rsidR="009D17F0" w:rsidRDefault="009D17F0" w:rsidP="00E45F8A">
            <w:pPr>
              <w:pStyle w:val="Header"/>
              <w:spacing w:before="120" w:after="120"/>
            </w:pPr>
            <w:r>
              <w:t xml:space="preserve">Requested Resolution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14FBF9E4" w14:textId="04657F5C" w:rsidR="009D17F0" w:rsidRPr="00FB509B" w:rsidRDefault="0066370F" w:rsidP="00E45F8A">
            <w:pPr>
              <w:pStyle w:val="NormalArial"/>
              <w:spacing w:before="120" w:after="120"/>
            </w:pPr>
            <w:r w:rsidRPr="00FB509B">
              <w:t>Urgent</w:t>
            </w:r>
            <w:r w:rsidR="00FF0767">
              <w:t xml:space="preserve"> </w:t>
            </w:r>
            <w:r w:rsidR="00C049B8">
              <w:t>– To ensure</w:t>
            </w:r>
            <w:r w:rsidR="00AF5F11">
              <w:t xml:space="preserve"> </w:t>
            </w:r>
            <w:r w:rsidR="00FF0767">
              <w:t>new Resources in the interconnection queue</w:t>
            </w:r>
            <w:r w:rsidR="00555CD8">
              <w:t xml:space="preserve"> </w:t>
            </w:r>
            <w:r w:rsidR="00C049B8">
              <w:t xml:space="preserve">meet updated reliability requirements; and are not </w:t>
            </w:r>
            <w:r w:rsidR="00555CD8">
              <w:t>amending the</w:t>
            </w:r>
            <w:r w:rsidR="004C15F1">
              <w:t>ir</w:t>
            </w:r>
            <w:r w:rsidR="00555CD8">
              <w:t xml:space="preserve"> original</w:t>
            </w:r>
            <w:r w:rsidR="00B0454E">
              <w:t xml:space="preserve"> Standard Generation Interconnection Agreement</w:t>
            </w:r>
            <w:r w:rsidR="00555CD8">
              <w:t xml:space="preserve"> </w:t>
            </w:r>
            <w:r w:rsidR="00252648">
              <w:t>(</w:t>
            </w:r>
            <w:r w:rsidR="00555CD8">
              <w:t>SGIA</w:t>
            </w:r>
            <w:r w:rsidR="00252648">
              <w:t>)</w:t>
            </w:r>
            <w:r w:rsidR="00555CD8">
              <w:t xml:space="preserve"> to avoid </w:t>
            </w:r>
            <w:r w:rsidR="00C049B8">
              <w:t xml:space="preserve">meeting the updated reliability </w:t>
            </w:r>
            <w:r w:rsidR="006323BB">
              <w:t>requirements</w:t>
            </w:r>
            <w:r w:rsidR="00FF0767">
              <w:t>.</w:t>
            </w:r>
          </w:p>
        </w:tc>
      </w:tr>
      <w:tr w:rsidR="009D17F0" w14:paraId="0A3884D4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572DAA" w14:textId="77777777" w:rsidR="009D17F0" w:rsidRDefault="005E1113" w:rsidP="00E45F8A">
            <w:pPr>
              <w:pStyle w:val="Header"/>
              <w:spacing w:before="120" w:after="120"/>
            </w:pPr>
            <w:r>
              <w:t>Planning</w:t>
            </w:r>
            <w:r w:rsidR="00C76A2C">
              <w:t xml:space="preserve"> Guide</w:t>
            </w:r>
            <w:r w:rsidR="0007682E">
              <w:t xml:space="preserve"> Sections</w:t>
            </w:r>
            <w:r w:rsidR="009D17F0">
              <w:t xml:space="preserve"> Requiring Revision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267FA70E" w14:textId="3A3B22F0" w:rsidR="009D17F0" w:rsidRPr="00FB509B" w:rsidRDefault="00FF0767" w:rsidP="00E45F8A">
            <w:pPr>
              <w:pStyle w:val="NormalArial"/>
              <w:spacing w:before="120" w:after="120"/>
            </w:pPr>
            <w:r>
              <w:t xml:space="preserve">5.2.8.1, </w:t>
            </w:r>
            <w:r w:rsidRPr="00E45F8A">
              <w:t>Standard Generation Interconnection Agreement for Transmission-Connected Generators</w:t>
            </w:r>
          </w:p>
        </w:tc>
      </w:tr>
      <w:tr w:rsidR="00C9766A" w14:paraId="3A23854E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4C6A18" w14:textId="77777777" w:rsidR="00C9766A" w:rsidRDefault="00625E5D" w:rsidP="00E45F8A">
            <w:pPr>
              <w:pStyle w:val="Header"/>
              <w:spacing w:before="120" w:after="120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F8EF395" w14:textId="722E3046" w:rsidR="00C9766A" w:rsidRPr="00FB509B" w:rsidRDefault="00080F53" w:rsidP="00E45F8A">
            <w:pPr>
              <w:pStyle w:val="NormalArial"/>
              <w:spacing w:before="120" w:after="120"/>
            </w:pPr>
            <w:r>
              <w:t>None</w:t>
            </w:r>
          </w:p>
        </w:tc>
      </w:tr>
      <w:tr w:rsidR="009D17F0" w14:paraId="03A490BA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FBDC392" w14:textId="77777777" w:rsidR="009D17F0" w:rsidRDefault="009D17F0" w:rsidP="00E45F8A">
            <w:pPr>
              <w:pStyle w:val="Header"/>
              <w:spacing w:before="120" w:after="120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E04A7C2" w14:textId="49BC5B22" w:rsidR="009D17F0" w:rsidRPr="00FF0767" w:rsidRDefault="00555FBA" w:rsidP="00E45F8A">
            <w:pPr>
              <w:pStyle w:val="NormalArial"/>
              <w:spacing w:before="120" w:after="120"/>
            </w:pPr>
            <w:r>
              <w:t xml:space="preserve">This </w:t>
            </w:r>
            <w:r w:rsidR="00503489">
              <w:t>Planning Guide Revision Request (PGRR)</w:t>
            </w:r>
            <w:r>
              <w:t xml:space="preserve"> </w:t>
            </w:r>
            <w:r w:rsidR="00E70C87">
              <w:t>clarifies</w:t>
            </w:r>
            <w:r>
              <w:t xml:space="preserve"> new Resources must interconnect to the ERCOT System via a new SGIA.</w:t>
            </w:r>
          </w:p>
        </w:tc>
      </w:tr>
      <w:tr w:rsidR="009D17F0" w14:paraId="62010564" w14:textId="77777777" w:rsidTr="00625E5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B50DB7A" w14:textId="77777777" w:rsidR="009D17F0" w:rsidRDefault="009D17F0" w:rsidP="00F44236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vAlign w:val="center"/>
          </w:tcPr>
          <w:p w14:paraId="6D800D50" w14:textId="7B21466A" w:rsidR="005E3B5C" w:rsidRDefault="005E3B5C" w:rsidP="005E3B5C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46974D6A" wp14:editId="3581AD8E">
                  <wp:extent cx="198120" cy="189865"/>
                  <wp:effectExtent l="0" t="0" r="0" b="635"/>
                  <wp:docPr id="895677967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629C8">
              <w:t xml:space="preserve">  </w:t>
            </w:r>
            <w:hyperlink r:id="rId10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1 – </w:t>
            </w:r>
            <w:r w:rsidRPr="00BD53C5">
              <w:rPr>
                <w:rFonts w:cs="Arial"/>
                <w:color w:val="000000"/>
              </w:rPr>
              <w:t>Be an industry leader for grid reliability and resilience</w:t>
            </w:r>
          </w:p>
          <w:p w14:paraId="648BB7B0" w14:textId="4DEF9418" w:rsidR="005E3B5C" w:rsidRPr="00BD53C5" w:rsidRDefault="005E3B5C" w:rsidP="005E3B5C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395E489D" wp14:editId="490E8ACC">
                  <wp:extent cx="198120" cy="189865"/>
                  <wp:effectExtent l="0" t="0" r="0" b="635"/>
                  <wp:docPr id="101953028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D242D">
              <w:t xml:space="preserve">  </w:t>
            </w:r>
            <w:hyperlink r:id="rId11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2 - </w:t>
            </w:r>
            <w:r w:rsidRPr="00BD53C5">
              <w:rPr>
                <w:rFonts w:cs="Arial"/>
                <w:color w:val="000000"/>
              </w:rPr>
              <w:t>Enhance the ERCOT region’s economic competitiveness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with respect to trends in wholesale power rates and retail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electricity prices to consumers</w:t>
            </w:r>
          </w:p>
          <w:p w14:paraId="5F12BE11" w14:textId="2FFBA4A0" w:rsidR="005E3B5C" w:rsidRPr="00BD53C5" w:rsidRDefault="005E3B5C" w:rsidP="005E3B5C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71148AD2" wp14:editId="48AD0091">
                  <wp:extent cx="198120" cy="189865"/>
                  <wp:effectExtent l="0" t="0" r="0" b="635"/>
                  <wp:docPr id="193810005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629C8">
              <w:t xml:space="preserve">  </w:t>
            </w:r>
            <w:hyperlink r:id="rId12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3 - </w:t>
            </w:r>
            <w:r w:rsidRPr="00BD53C5">
              <w:rPr>
                <w:rFonts w:cs="Arial"/>
                <w:color w:val="000000"/>
              </w:rPr>
              <w:t>Advance ERCOT, Inc. as an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independent leading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industry expert and an employer of choice by fostering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innovation, investing in our people, and emphasizing the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importance of our mission</w:t>
            </w:r>
          </w:p>
          <w:p w14:paraId="6D1277ED" w14:textId="554E503F" w:rsidR="005E3B5C" w:rsidRDefault="005E3B5C" w:rsidP="005E3B5C">
            <w:pPr>
              <w:pStyle w:val="NormalArial"/>
              <w:spacing w:before="120"/>
              <w:rPr>
                <w:iCs/>
                <w:kern w:val="24"/>
              </w:rPr>
            </w:pPr>
            <w:r>
              <w:rPr>
                <w:noProof/>
              </w:rPr>
              <w:drawing>
                <wp:inline distT="0" distB="0" distL="0" distR="0" wp14:anchorId="38695F39" wp14:editId="3D76DB7C">
                  <wp:extent cx="198120" cy="189865"/>
                  <wp:effectExtent l="0" t="0" r="0" b="635"/>
                  <wp:docPr id="790600400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629C8">
              <w:t xml:space="preserve">  </w:t>
            </w:r>
            <w:r w:rsidRPr="00344591">
              <w:rPr>
                <w:iCs/>
                <w:kern w:val="24"/>
              </w:rPr>
              <w:t>General system and/or process improvement(s)</w:t>
            </w:r>
          </w:p>
          <w:p w14:paraId="788FB28F" w14:textId="534F3D9C" w:rsidR="005E3B5C" w:rsidRDefault="005E3B5C" w:rsidP="005E3B5C">
            <w:pPr>
              <w:pStyle w:val="NormalArial"/>
              <w:spacing w:before="120"/>
              <w:rPr>
                <w:iCs/>
                <w:kern w:val="24"/>
              </w:rPr>
            </w:pPr>
            <w:r>
              <w:rPr>
                <w:noProof/>
              </w:rPr>
              <w:drawing>
                <wp:inline distT="0" distB="0" distL="0" distR="0" wp14:anchorId="7A4825E7" wp14:editId="351720BA">
                  <wp:extent cx="198120" cy="189865"/>
                  <wp:effectExtent l="0" t="0" r="0" b="635"/>
                  <wp:docPr id="116230313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3BC214B5" w14:textId="457535D8" w:rsidR="005E3B5C" w:rsidRPr="00CD242D" w:rsidRDefault="005E3B5C" w:rsidP="005E3B5C">
            <w:pPr>
              <w:pStyle w:val="NormalArial"/>
              <w:spacing w:before="120"/>
              <w:rPr>
                <w:rFonts w:cs="Arial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3CE30D3F" wp14:editId="5FE3E92C">
                  <wp:extent cx="198120" cy="189865"/>
                  <wp:effectExtent l="0" t="0" r="0" b="635"/>
                  <wp:docPr id="42736282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ERCOT Board/PUCT Directive</w:t>
            </w:r>
          </w:p>
          <w:p w14:paraId="1C0037B8" w14:textId="77777777" w:rsidR="00D61F38" w:rsidRDefault="00D61F38" w:rsidP="00D61F38">
            <w:pPr>
              <w:pStyle w:val="NormalArial"/>
              <w:rPr>
                <w:i/>
                <w:sz w:val="20"/>
                <w:szCs w:val="20"/>
              </w:rPr>
            </w:pPr>
          </w:p>
          <w:p w14:paraId="22744829" w14:textId="2C04EB25" w:rsidR="00FC3D4B" w:rsidRPr="001313B4" w:rsidRDefault="00D61F38" w:rsidP="00E71C39">
            <w:pPr>
              <w:pStyle w:val="NormalArial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 xml:space="preserve">ONLY ONE – if more than one </w:t>
            </w:r>
            <w:proofErr w:type="gramStart"/>
            <w:r>
              <w:rPr>
                <w:i/>
                <w:sz w:val="20"/>
                <w:szCs w:val="20"/>
              </w:rPr>
              <w:t>apply</w:t>
            </w:r>
            <w:proofErr w:type="gramEnd"/>
            <w:r>
              <w:rPr>
                <w:i/>
                <w:sz w:val="20"/>
                <w:szCs w:val="20"/>
              </w:rPr>
              <w:t>, please select the ONE that is most relevant)</w:t>
            </w:r>
          </w:p>
        </w:tc>
      </w:tr>
      <w:tr w:rsidR="00D61F38" w14:paraId="27C2730B" w14:textId="77777777" w:rsidTr="00E45F8A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5C38A584" w14:textId="413BFEC3" w:rsidR="00D61F38" w:rsidRDefault="00D61F38" w:rsidP="00E45F8A">
            <w:pPr>
              <w:pStyle w:val="Header"/>
              <w:spacing w:before="120" w:after="120"/>
            </w:pPr>
            <w:r>
              <w:t>Justification of Reason for Revision and Market Impacts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432B124" w14:textId="159F7180" w:rsidR="00D61F38" w:rsidRPr="00625E5D" w:rsidRDefault="0007741F" w:rsidP="006323BB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t>Over time</w:t>
            </w:r>
            <w:r w:rsidR="0007479A">
              <w:t>,</w:t>
            </w:r>
            <w:r w:rsidR="00E32617">
              <w:t xml:space="preserve"> </w:t>
            </w:r>
            <w:r w:rsidR="00895C37">
              <w:t>the Protocols, Operating Guides</w:t>
            </w:r>
            <w:r w:rsidR="0038029B">
              <w:t>,</w:t>
            </w:r>
            <w:r w:rsidR="00895C37">
              <w:t xml:space="preserve"> and Other Binding Documents</w:t>
            </w:r>
            <w:r w:rsidR="0038029B">
              <w:t xml:space="preserve"> have been revised </w:t>
            </w:r>
            <w:r w:rsidR="00895C37">
              <w:t xml:space="preserve">to make certain reliability requirements applicable only to </w:t>
            </w:r>
            <w:r w:rsidR="0063023C">
              <w:t>Resources with a</w:t>
            </w:r>
            <w:r w:rsidR="00C049B8">
              <w:t>n</w:t>
            </w:r>
            <w:r w:rsidR="0063023C">
              <w:t xml:space="preserve"> SGIA executed after a specific date (</w:t>
            </w:r>
            <w:r w:rsidR="0063023C" w:rsidRPr="00453808">
              <w:rPr>
                <w:i/>
                <w:iCs/>
              </w:rPr>
              <w:t>e.g</w:t>
            </w:r>
            <w:r w:rsidR="0063023C">
              <w:t xml:space="preserve">., </w:t>
            </w:r>
            <w:r w:rsidR="00E52E21">
              <w:t xml:space="preserve">Nodal Operating Guide </w:t>
            </w:r>
            <w:r w:rsidR="00F81B20">
              <w:t xml:space="preserve">paragraph </w:t>
            </w:r>
            <w:r w:rsidR="009014B7">
              <w:t>(</w:t>
            </w:r>
            <w:r w:rsidR="00F81B20">
              <w:t>7</w:t>
            </w:r>
            <w:r w:rsidR="009014B7">
              <w:t>)</w:t>
            </w:r>
            <w:r w:rsidR="00F81B20">
              <w:t xml:space="preserve"> of Section </w:t>
            </w:r>
            <w:r w:rsidR="00E52E21">
              <w:t>2.6.2.1</w:t>
            </w:r>
            <w:r w:rsidR="009014B7">
              <w:t xml:space="preserve">, </w:t>
            </w:r>
            <w:r w:rsidR="00696AFA" w:rsidRPr="00696AFA">
              <w:t xml:space="preserve">Frequency Ride-Through Requirements for </w:t>
            </w:r>
            <w:r w:rsidR="00696AFA" w:rsidRPr="00696AFA">
              <w:lastRenderedPageBreak/>
              <w:t>Transmission-Connected Inverter</w:t>
            </w:r>
            <w:r w:rsidR="00C049B8">
              <w:t>-</w:t>
            </w:r>
            <w:r w:rsidR="00696AFA" w:rsidRPr="00696AFA">
              <w:t>Based Resources (IBRs), Type 1 Wind-powered Generation Resources (WGRs) and Type 2 WGRs</w:t>
            </w:r>
            <w:r w:rsidR="00E52E21">
              <w:t xml:space="preserve">; </w:t>
            </w:r>
            <w:r w:rsidR="009014B7">
              <w:t>paragraph</w:t>
            </w:r>
            <w:r w:rsidR="00DA4C47">
              <w:t xml:space="preserve"> (8)</w:t>
            </w:r>
            <w:r w:rsidR="00EE7A27">
              <w:t xml:space="preserve"> of Section</w:t>
            </w:r>
            <w:r w:rsidR="009014B7">
              <w:t xml:space="preserve"> </w:t>
            </w:r>
            <w:r w:rsidR="001A4A0A">
              <w:t>2.9.1</w:t>
            </w:r>
            <w:r w:rsidR="00EE7A27">
              <w:t xml:space="preserve">, </w:t>
            </w:r>
            <w:r w:rsidR="00AB35EF" w:rsidRPr="00AB35EF">
              <w:t>Voltage Ride-Through Requirements for Transmission-Connected Inverter-Based Resources (IBRs), Type 1 Wind-powered Generation Resources (WGRs), Type 2 WGRs and Type 3 WGRs</w:t>
            </w:r>
            <w:bookmarkStart w:id="0" w:name="_Hlk209532550"/>
            <w:r w:rsidR="00C049B8">
              <w:t>)</w:t>
            </w:r>
            <w:r w:rsidR="00101A5C">
              <w:t>.</w:t>
            </w:r>
            <w:r w:rsidR="00B9798D">
              <w:t xml:space="preserve">  </w:t>
            </w:r>
            <w:r w:rsidR="00555FBA">
              <w:t xml:space="preserve">Due to the </w:t>
            </w:r>
            <w:r w:rsidR="00453808">
              <w:t>practice of amending SGIAs</w:t>
            </w:r>
            <w:r w:rsidR="00897F3F">
              <w:t xml:space="preserve"> for new Resources instead of signing new SGIAs for those Resources, the possibility exists for new Resources – that should have to comply with </w:t>
            </w:r>
            <w:r w:rsidR="000E02EF">
              <w:t>revised reliability requirements – to avoid the new requirements.</w:t>
            </w:r>
            <w:bookmarkEnd w:id="0"/>
            <w:r w:rsidR="00B9798D">
              <w:t xml:space="preserve">  </w:t>
            </w:r>
            <w:r w:rsidR="000E02EF">
              <w:t xml:space="preserve">With the </w:t>
            </w:r>
            <w:r w:rsidR="00555FBA">
              <w:t>large number of new Resources in the interconnection queue</w:t>
            </w:r>
            <w:r w:rsidR="00A30850">
              <w:t xml:space="preserve">, </w:t>
            </w:r>
            <w:r w:rsidR="00647C5D">
              <w:t xml:space="preserve">requiring a new SGIA for a new Resource will enhance </w:t>
            </w:r>
            <w:r w:rsidR="00A30850">
              <w:t>ERCOT System reliability by ensuring those new</w:t>
            </w:r>
            <w:r w:rsidR="00B371E4">
              <w:t xml:space="preserve"> Resources </w:t>
            </w:r>
            <w:r w:rsidR="00A30850">
              <w:t xml:space="preserve">meet the updated requirements. </w:t>
            </w:r>
            <w:r w:rsidR="00555FBA">
              <w:t xml:space="preserve"> </w:t>
            </w:r>
          </w:p>
        </w:tc>
      </w:tr>
    </w:tbl>
    <w:p w14:paraId="69C432FA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93"/>
        <w:gridCol w:w="7447"/>
      </w:tblGrid>
      <w:tr w:rsidR="00505BBE" w14:paraId="7300F5B8" w14:textId="77777777" w:rsidTr="007E5C7A">
        <w:trPr>
          <w:cantSplit/>
          <w:trHeight w:val="432"/>
        </w:trPr>
        <w:tc>
          <w:tcPr>
            <w:tcW w:w="10440" w:type="dxa"/>
            <w:gridSpan w:val="2"/>
            <w:shd w:val="clear" w:color="auto" w:fill="FFFFFF"/>
            <w:vAlign w:val="center"/>
          </w:tcPr>
          <w:p w14:paraId="0AA18F3E" w14:textId="25930AFB" w:rsidR="00505BBE" w:rsidRPr="00505BBE" w:rsidDel="00A2242B" w:rsidRDefault="00505BBE" w:rsidP="00505BBE">
            <w:pPr>
              <w:pStyle w:val="NormalArial"/>
              <w:jc w:val="center"/>
              <w:rPr>
                <w:b/>
                <w:bCs/>
              </w:rPr>
            </w:pPr>
            <w:r w:rsidRPr="00505BBE">
              <w:rPr>
                <w:b/>
                <w:bCs/>
              </w:rPr>
              <w:t>Sponsor</w:t>
            </w:r>
          </w:p>
        </w:tc>
      </w:tr>
      <w:tr w:rsidR="00D61F38" w14:paraId="469623E4" w14:textId="77777777" w:rsidTr="00E45F8A">
        <w:trPr>
          <w:cantSplit/>
          <w:trHeight w:val="432"/>
        </w:trPr>
        <w:tc>
          <w:tcPr>
            <w:tcW w:w="2993" w:type="dxa"/>
            <w:shd w:val="clear" w:color="auto" w:fill="FFFFFF"/>
            <w:vAlign w:val="center"/>
          </w:tcPr>
          <w:p w14:paraId="5453A048" w14:textId="5ABC5A8C" w:rsidR="00342163" w:rsidRPr="00505BBE" w:rsidRDefault="00D61F38" w:rsidP="00505BBE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447" w:type="dxa"/>
          </w:tcPr>
          <w:p w14:paraId="2738BC22" w14:textId="5CFB79F4" w:rsidR="00EC122E" w:rsidRDefault="00A2242B" w:rsidP="004F489C">
            <w:pPr>
              <w:pStyle w:val="NormalArial"/>
              <w:spacing w:before="120" w:after="120"/>
            </w:pPr>
            <w:r>
              <w:t>Jenifer Fernandes</w:t>
            </w:r>
            <w:r w:rsidR="00F13865">
              <w:t>; A</w:t>
            </w:r>
            <w:r w:rsidR="00675350">
              <w:t>ndrew Gallo</w:t>
            </w:r>
          </w:p>
        </w:tc>
      </w:tr>
      <w:tr w:rsidR="00D61F38" w:rsidRPr="00A2242B" w14:paraId="2073C363" w14:textId="77777777" w:rsidTr="00D61F38">
        <w:trPr>
          <w:cantSplit/>
          <w:trHeight w:val="432"/>
        </w:trPr>
        <w:tc>
          <w:tcPr>
            <w:tcW w:w="2993" w:type="dxa"/>
            <w:shd w:val="clear" w:color="auto" w:fill="FFFFFF"/>
            <w:vAlign w:val="center"/>
          </w:tcPr>
          <w:p w14:paraId="08EBBCDF" w14:textId="77777777" w:rsidR="00D61F38" w:rsidRPr="00B93CA0" w:rsidRDefault="00D61F38" w:rsidP="009A7D3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447" w:type="dxa"/>
            <w:vAlign w:val="center"/>
          </w:tcPr>
          <w:p w14:paraId="56B95EB9" w14:textId="0F366B38" w:rsidR="00EC122E" w:rsidRPr="00A2242B" w:rsidRDefault="00A2242B" w:rsidP="009A7D32">
            <w:pPr>
              <w:pStyle w:val="NormalArial"/>
            </w:pPr>
            <w:hyperlink r:id="rId14" w:history="1">
              <w:r w:rsidRPr="00A2242B">
                <w:rPr>
                  <w:rStyle w:val="Hyperlink"/>
                </w:rPr>
                <w:t>Jenifer</w:t>
              </w:r>
              <w:r w:rsidRPr="00F96980">
                <w:rPr>
                  <w:rStyle w:val="Hyperlink"/>
                </w:rPr>
                <w:t>.</w:t>
              </w:r>
              <w:r w:rsidRPr="00BB20DF">
                <w:rPr>
                  <w:rStyle w:val="Hyperlink"/>
                </w:rPr>
                <w:t>Fernandes@ercot.com</w:t>
              </w:r>
            </w:hyperlink>
            <w:r w:rsidR="00675350">
              <w:t>;</w:t>
            </w:r>
            <w:r w:rsidR="00F96980">
              <w:t xml:space="preserve"> </w:t>
            </w:r>
            <w:hyperlink r:id="rId15" w:history="1">
              <w:r w:rsidR="00F96980" w:rsidRPr="00872E4C">
                <w:rPr>
                  <w:rStyle w:val="Hyperlink"/>
                </w:rPr>
                <w:t>Andrew.Gallo@ercot.com</w:t>
              </w:r>
            </w:hyperlink>
            <w:r w:rsidR="00F96980">
              <w:t xml:space="preserve"> </w:t>
            </w:r>
          </w:p>
        </w:tc>
      </w:tr>
      <w:tr w:rsidR="00D61F38" w14:paraId="3D0874D1" w14:textId="77777777" w:rsidTr="00D61F38">
        <w:trPr>
          <w:cantSplit/>
          <w:trHeight w:val="432"/>
        </w:trPr>
        <w:tc>
          <w:tcPr>
            <w:tcW w:w="2993" w:type="dxa"/>
            <w:shd w:val="clear" w:color="auto" w:fill="FFFFFF"/>
            <w:vAlign w:val="center"/>
          </w:tcPr>
          <w:p w14:paraId="141B8130" w14:textId="77777777" w:rsidR="00D61F38" w:rsidRPr="00B93CA0" w:rsidRDefault="00D61F38" w:rsidP="009A7D3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447" w:type="dxa"/>
            <w:vAlign w:val="center"/>
          </w:tcPr>
          <w:p w14:paraId="7E37C834" w14:textId="6F9E41A3" w:rsidR="00D61F38" w:rsidRDefault="00EC122E" w:rsidP="009A7D32">
            <w:pPr>
              <w:pStyle w:val="NormalArial"/>
            </w:pPr>
            <w:r>
              <w:t>ERCOT</w:t>
            </w:r>
          </w:p>
        </w:tc>
      </w:tr>
      <w:tr w:rsidR="00D61F38" w14:paraId="46724384" w14:textId="77777777" w:rsidTr="00D61F38">
        <w:trPr>
          <w:cantSplit/>
          <w:trHeight w:val="432"/>
        </w:trPr>
        <w:tc>
          <w:tcPr>
            <w:tcW w:w="29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8764E92" w14:textId="77777777" w:rsidR="00D61F38" w:rsidRPr="00B93CA0" w:rsidRDefault="00D61F38" w:rsidP="009A7D3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447" w:type="dxa"/>
            <w:tcBorders>
              <w:bottom w:val="single" w:sz="4" w:space="0" w:color="auto"/>
            </w:tcBorders>
            <w:vAlign w:val="center"/>
          </w:tcPr>
          <w:p w14:paraId="3DB0E5F2" w14:textId="7E23992E" w:rsidR="00163185" w:rsidRDefault="00636807" w:rsidP="009A7D32">
            <w:pPr>
              <w:pStyle w:val="NormalArial"/>
            </w:pPr>
            <w:r>
              <w:t>512-</w:t>
            </w:r>
            <w:r w:rsidR="00163185">
              <w:t>248-4560</w:t>
            </w:r>
            <w:r w:rsidR="00675350">
              <w:t xml:space="preserve">; </w:t>
            </w:r>
            <w:r w:rsidR="00163185">
              <w:t>512-225-7010</w:t>
            </w:r>
          </w:p>
        </w:tc>
      </w:tr>
      <w:tr w:rsidR="00D61F38" w14:paraId="0A4B8EF5" w14:textId="77777777" w:rsidTr="00D61F38">
        <w:trPr>
          <w:cantSplit/>
          <w:trHeight w:val="432"/>
        </w:trPr>
        <w:tc>
          <w:tcPr>
            <w:tcW w:w="2993" w:type="dxa"/>
            <w:shd w:val="clear" w:color="auto" w:fill="FFFFFF"/>
            <w:vAlign w:val="center"/>
          </w:tcPr>
          <w:p w14:paraId="2894E730" w14:textId="77777777" w:rsidR="00D61F38" w:rsidRPr="00B93CA0" w:rsidRDefault="00D61F38" w:rsidP="009A7D3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447" w:type="dxa"/>
            <w:vAlign w:val="center"/>
          </w:tcPr>
          <w:p w14:paraId="7375D3CF" w14:textId="4EE707DB" w:rsidR="00802B4E" w:rsidRDefault="00802B4E" w:rsidP="009A7D32">
            <w:pPr>
              <w:pStyle w:val="NormalArial"/>
            </w:pPr>
            <w:r>
              <w:t>832-302-4053</w:t>
            </w:r>
            <w:r w:rsidR="00675350">
              <w:t xml:space="preserve">; </w:t>
            </w:r>
            <w:r>
              <w:t>512-689-7270</w:t>
            </w:r>
          </w:p>
        </w:tc>
      </w:tr>
      <w:tr w:rsidR="00D61F38" w14:paraId="61A2C5B4" w14:textId="77777777" w:rsidTr="00D61F38">
        <w:trPr>
          <w:cantSplit/>
          <w:trHeight w:val="432"/>
        </w:trPr>
        <w:tc>
          <w:tcPr>
            <w:tcW w:w="29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B81011" w14:textId="77777777" w:rsidR="00D61F38" w:rsidRPr="00B93CA0" w:rsidRDefault="00D61F38" w:rsidP="009A7D3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447" w:type="dxa"/>
            <w:tcBorders>
              <w:bottom w:val="single" w:sz="4" w:space="0" w:color="auto"/>
            </w:tcBorders>
            <w:vAlign w:val="center"/>
          </w:tcPr>
          <w:p w14:paraId="234D2575" w14:textId="28169837" w:rsidR="00D61F38" w:rsidRDefault="00802B4E" w:rsidP="009A7D32">
            <w:pPr>
              <w:pStyle w:val="NormalArial"/>
            </w:pPr>
            <w:r>
              <w:t>N/A</w:t>
            </w:r>
          </w:p>
        </w:tc>
      </w:tr>
    </w:tbl>
    <w:p w14:paraId="6752C65B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589B48A4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6D906C65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6F1BC5A1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583E8F6C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731105E3" w14:textId="6B73F15E" w:rsidR="009A3772" w:rsidRPr="00D56D61" w:rsidRDefault="006323BB">
            <w:pPr>
              <w:pStyle w:val="NormalArial"/>
            </w:pPr>
            <w:r>
              <w:t>Elizabeth Morales</w:t>
            </w:r>
          </w:p>
        </w:tc>
      </w:tr>
      <w:tr w:rsidR="009A3772" w:rsidRPr="00D56D61" w14:paraId="0D153E50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1779AE8C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3229EA7B" w14:textId="65D903C3" w:rsidR="009A3772" w:rsidRPr="00D56D61" w:rsidRDefault="006323BB">
            <w:pPr>
              <w:pStyle w:val="NormalArial"/>
            </w:pPr>
            <w:hyperlink r:id="rId16" w:history="1">
              <w:r w:rsidRPr="00872E4C">
                <w:rPr>
                  <w:rStyle w:val="Hyperlink"/>
                </w:rPr>
                <w:t>elizabeth.morales@ercot.com</w:t>
              </w:r>
            </w:hyperlink>
          </w:p>
        </w:tc>
      </w:tr>
      <w:tr w:rsidR="009A3772" w:rsidRPr="005370B5" w14:paraId="54AB4F2B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03043D70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54B591E8" w14:textId="46FEEDEE" w:rsidR="009A3772" w:rsidRDefault="006323BB">
            <w:pPr>
              <w:pStyle w:val="NormalArial"/>
            </w:pPr>
            <w:r>
              <w:t>210-420-1722</w:t>
            </w:r>
          </w:p>
        </w:tc>
      </w:tr>
    </w:tbl>
    <w:p w14:paraId="4B0905F4" w14:textId="77777777" w:rsidR="009A3772" w:rsidRPr="00D56D61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1F4CD297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36399C" w14:textId="77777777" w:rsidR="009A3772" w:rsidRDefault="009A3772" w:rsidP="005E1113">
            <w:pPr>
              <w:pStyle w:val="Header"/>
              <w:jc w:val="center"/>
            </w:pPr>
            <w:r>
              <w:t xml:space="preserve">Proposed </w:t>
            </w:r>
            <w:r w:rsidR="005E1113">
              <w:t>Guide</w:t>
            </w:r>
            <w:r>
              <w:t xml:space="preserve"> Language Revision</w:t>
            </w:r>
          </w:p>
        </w:tc>
      </w:tr>
    </w:tbl>
    <w:p w14:paraId="6137B82E" w14:textId="77777777" w:rsidR="0066370F" w:rsidRPr="001313B4" w:rsidRDefault="0066370F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7FABA487" w14:textId="7A599E0F" w:rsidR="00122D4B" w:rsidRPr="004C15F1" w:rsidRDefault="00122D4B" w:rsidP="00636807">
      <w:pPr>
        <w:ind w:left="1440" w:hanging="1440"/>
      </w:pPr>
      <w:bookmarkStart w:id="1" w:name="_Hlk154568500"/>
      <w:bookmarkStart w:id="2" w:name="_Hlk210133600"/>
      <w:r w:rsidRPr="004C15F1">
        <w:rPr>
          <w:b/>
          <w:bCs/>
        </w:rPr>
        <w:t xml:space="preserve">5.2.8.1 </w:t>
      </w:r>
      <w:r w:rsidR="00636807" w:rsidRPr="004C15F1">
        <w:rPr>
          <w:b/>
          <w:bCs/>
        </w:rPr>
        <w:tab/>
      </w:r>
      <w:r w:rsidRPr="004C15F1">
        <w:rPr>
          <w:b/>
          <w:bCs/>
        </w:rPr>
        <w:t xml:space="preserve">Standard Generation Interconnection Agreement for Transmission-Connected Generators </w:t>
      </w:r>
    </w:p>
    <w:p w14:paraId="34C88C65" w14:textId="77777777" w:rsidR="00122D4B" w:rsidRDefault="00122D4B" w:rsidP="00122D4B">
      <w:pPr>
        <w:rPr>
          <w:rFonts w:ascii="Arial" w:hAnsi="Arial" w:cs="Arial"/>
        </w:rPr>
      </w:pPr>
    </w:p>
    <w:p w14:paraId="07B4757A" w14:textId="77164845" w:rsidR="00267CA6" w:rsidRPr="005246E8" w:rsidRDefault="00267CA6" w:rsidP="00636807">
      <w:pPr>
        <w:pStyle w:val="ListParagraph"/>
        <w:numPr>
          <w:ilvl w:val="0"/>
          <w:numId w:val="21"/>
        </w:numPr>
      </w:pPr>
      <w:r w:rsidRPr="005246E8">
        <w:t>As a condition for obtaining transmission service</w:t>
      </w:r>
      <w:del w:id="3" w:author="ERCOT" w:date="2025-09-25T09:14:00Z" w16du:dateUtc="2025-09-25T14:14:00Z">
        <w:r w:rsidR="00633ACB" w:rsidDel="00633ACB">
          <w:delText>,</w:delText>
        </w:r>
      </w:del>
      <w:r w:rsidR="00E6270F">
        <w:t xml:space="preserve"> </w:t>
      </w:r>
      <w:ins w:id="4" w:author="ERCOT" w:date="2025-09-24T14:08:00Z" w16du:dateUtc="2025-09-24T19:08:00Z">
        <w:r w:rsidR="00626715">
          <w:t xml:space="preserve">for </w:t>
        </w:r>
        <w:r w:rsidR="007D5BDF">
          <w:t xml:space="preserve">a </w:t>
        </w:r>
      </w:ins>
      <w:ins w:id="5" w:author="ERCOT" w:date="2025-09-24T14:09:00Z" w16du:dateUtc="2025-09-24T19:09:00Z">
        <w:r w:rsidR="007D5BDF">
          <w:t xml:space="preserve">Generation Resource </w:t>
        </w:r>
      </w:ins>
      <w:ins w:id="6" w:author="ERCOT" w:date="2025-09-24T14:08:00Z" w16du:dateUtc="2025-09-24T19:08:00Z">
        <w:r w:rsidR="00626715">
          <w:t>or</w:t>
        </w:r>
      </w:ins>
      <w:ins w:id="7" w:author="ERCOT" w:date="2025-09-25T09:06:00Z" w16du:dateUtc="2025-09-25T14:06:00Z">
        <w:r w:rsidR="00485A29">
          <w:t xml:space="preserve"> ESR</w:t>
        </w:r>
        <w:r w:rsidR="00BC648C">
          <w:t>,</w:t>
        </w:r>
      </w:ins>
      <w:ins w:id="8" w:author="ERCOT" w:date="2025-09-25T09:11:00Z" w16du:dateUtc="2025-09-25T14:11:00Z">
        <w:r w:rsidR="00C42155">
          <w:t xml:space="preserve"> to which Section 5</w:t>
        </w:r>
      </w:ins>
      <w:ins w:id="9" w:author="ERCOT" w:date="2025-09-25T09:12:00Z" w16du:dateUtc="2025-09-25T14:12:00Z">
        <w:r w:rsidR="00C42155">
          <w:t>.2.1, Applicability,</w:t>
        </w:r>
        <w:r w:rsidR="00ED057C">
          <w:t xml:space="preserve"> applies,</w:t>
        </w:r>
      </w:ins>
      <w:r w:rsidRPr="005246E8">
        <w:t xml:space="preserve"> a</w:t>
      </w:r>
      <w:del w:id="10" w:author="ERCOT" w:date="2025-09-25T09:14:00Z" w16du:dateUtc="2025-09-25T14:14:00Z">
        <w:r w:rsidR="005E6089" w:rsidDel="005E6089">
          <w:delText>n</w:delText>
        </w:r>
      </w:del>
      <w:r w:rsidR="00E02524">
        <w:t xml:space="preserve"> </w:t>
      </w:r>
      <w:ins w:id="11" w:author="ERCOT" w:date="2025-09-25T09:20:00Z" w16du:dateUtc="2025-09-25T14:20:00Z">
        <w:r w:rsidR="00E02524">
          <w:t>Resource Entity or</w:t>
        </w:r>
      </w:ins>
      <w:r w:rsidR="00C17BA2">
        <w:t xml:space="preserve"> </w:t>
      </w:r>
      <w:r w:rsidRPr="005246E8">
        <w:t xml:space="preserve">IE </w:t>
      </w:r>
      <w:del w:id="12" w:author="ERCOT" w:date="2025-09-25T09:22:00Z" w16du:dateUtc="2025-09-25T14:22:00Z">
        <w:r w:rsidR="00781121" w:rsidDel="00781121">
          <w:delText>for any transmission connected generator</w:delText>
        </w:r>
      </w:del>
      <w:r w:rsidR="00746103">
        <w:t xml:space="preserve"> </w:t>
      </w:r>
      <w:r w:rsidRPr="005246E8">
        <w:t xml:space="preserve">must execute a </w:t>
      </w:r>
      <w:ins w:id="13" w:author="ERCOT" w:date="2025-09-25T09:23:00Z" w16du:dateUtc="2025-09-25T14:23:00Z">
        <w:r w:rsidR="00746103">
          <w:t xml:space="preserve">new </w:t>
        </w:r>
      </w:ins>
      <w:r w:rsidRPr="005246E8">
        <w:t xml:space="preserve">Standard Generation Interconnection Agreement (SGIA) with its TSP. A template of the SGIA can be found on the ERCOT website. </w:t>
      </w:r>
    </w:p>
    <w:bookmarkEnd w:id="1"/>
    <w:p w14:paraId="7837F810" w14:textId="77777777" w:rsidR="00636807" w:rsidRPr="005246E8" w:rsidRDefault="00636807" w:rsidP="00636807">
      <w:pPr>
        <w:pStyle w:val="ListParagraph"/>
        <w:ind w:left="1440"/>
      </w:pPr>
    </w:p>
    <w:p w14:paraId="1C1676FC" w14:textId="77777777" w:rsidR="00122D4B" w:rsidRPr="005246E8" w:rsidRDefault="00557AE2" w:rsidP="008F4B06">
      <w:pPr>
        <w:ind w:left="720" w:hanging="720"/>
      </w:pPr>
      <w:r w:rsidRPr="005246E8">
        <w:t xml:space="preserve">(2) </w:t>
      </w:r>
      <w:r w:rsidR="00122D4B" w:rsidRPr="005246E8">
        <w:tab/>
      </w:r>
      <w:r w:rsidRPr="005246E8">
        <w:t>The TSP must submit a change request via the online RIOO system to transmit a copy of the signed SGIA to ERCOT within ten Business Days of execution.</w:t>
      </w:r>
    </w:p>
    <w:p w14:paraId="43C198DE" w14:textId="77777777" w:rsidR="00636807" w:rsidRPr="005246E8" w:rsidRDefault="00636807" w:rsidP="008F4B06">
      <w:pPr>
        <w:ind w:left="720" w:hanging="720"/>
      </w:pPr>
    </w:p>
    <w:p w14:paraId="3F727AFC" w14:textId="5EB2E58D" w:rsidR="00636807" w:rsidRPr="005246E8" w:rsidRDefault="00557AE2" w:rsidP="008F4B06">
      <w:pPr>
        <w:ind w:left="720" w:hanging="720"/>
      </w:pPr>
      <w:r w:rsidRPr="005246E8">
        <w:t xml:space="preserve">(3) </w:t>
      </w:r>
      <w:r w:rsidR="00122D4B" w:rsidRPr="005246E8">
        <w:tab/>
      </w:r>
      <w:r w:rsidRPr="005246E8">
        <w:t xml:space="preserve">The TSP must submit a change request via the online RIOO system to transmit a copy of any public, financially-binding agreement between the IE and the TSP, other than an SGIA, under which the interconnection for a transmission-connected generator will be constructed. The agreement must be submitted within ten Business Days of execution. </w:t>
      </w:r>
    </w:p>
    <w:p w14:paraId="4ED91DD0" w14:textId="77777777" w:rsidR="00636807" w:rsidRPr="005246E8" w:rsidRDefault="00636807" w:rsidP="008F4B06"/>
    <w:p w14:paraId="380FDF83" w14:textId="101D4B29" w:rsidR="009A3772" w:rsidRDefault="00557AE2" w:rsidP="008F4B06">
      <w:pPr>
        <w:ind w:left="720" w:hanging="720"/>
      </w:pPr>
      <w:r w:rsidRPr="005246E8">
        <w:t xml:space="preserve">(4) </w:t>
      </w:r>
      <w:r w:rsidR="00636807" w:rsidRPr="005246E8">
        <w:tab/>
      </w:r>
      <w:r w:rsidRPr="005246E8">
        <w:t>The TSP must submit a change request via the online RIOO system within ten Business Days of receiving both a notice to proceed with construction of the interconnection for the transmission-connected generator and the financial security sufficient to fund the interconnection facilities pursuant to either agreement addressed in paragraphs (2) or (3) above.</w:t>
      </w:r>
    </w:p>
    <w:p w14:paraId="1B1B3D7C" w14:textId="77777777" w:rsidR="004C15F1" w:rsidRDefault="004C15F1" w:rsidP="004C15F1">
      <w:pPr>
        <w:pStyle w:val="BodyTextNumbered"/>
        <w:spacing w:after="0"/>
        <w:ind w:left="0" w:firstLine="0"/>
      </w:pPr>
    </w:p>
    <w:tbl>
      <w:tblPr>
        <w:tblW w:w="9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66"/>
      </w:tblGrid>
      <w:tr w:rsidR="004C15F1" w:rsidRPr="00AC1E4E" w14:paraId="6A35FEED" w14:textId="77777777" w:rsidTr="009707BD">
        <w:tc>
          <w:tcPr>
            <w:tcW w:w="9766" w:type="dxa"/>
            <w:shd w:val="pct12" w:color="auto" w:fill="auto"/>
          </w:tcPr>
          <w:p w14:paraId="7F1280CE" w14:textId="77777777" w:rsidR="004C15F1" w:rsidRDefault="004C15F1" w:rsidP="009707BD">
            <w:pPr>
              <w:pStyle w:val="BodyTextNumbered"/>
              <w:spacing w:before="120"/>
              <w:ind w:left="0" w:firstLine="0"/>
              <w:rPr>
                <w:bCs/>
              </w:rPr>
            </w:pPr>
            <w:r>
              <w:rPr>
                <w:b/>
                <w:i/>
              </w:rPr>
              <w:t>[PGRR088</w:t>
            </w:r>
            <w:r w:rsidRPr="00AC1E4E">
              <w:rPr>
                <w:b/>
                <w:i/>
              </w:rPr>
              <w:t xml:space="preserve">: </w:t>
            </w:r>
            <w:r>
              <w:rPr>
                <w:b/>
                <w:i/>
              </w:rPr>
              <w:t xml:space="preserve"> Insert paragraph (5) below upon system implementation</w:t>
            </w:r>
            <w:r w:rsidRPr="00AC1E4E">
              <w:rPr>
                <w:b/>
                <w:i/>
              </w:rPr>
              <w:t>:]</w:t>
            </w:r>
            <w:r w:rsidRPr="00114010">
              <w:rPr>
                <w:bCs/>
              </w:rPr>
              <w:t xml:space="preserve"> </w:t>
            </w:r>
          </w:p>
          <w:p w14:paraId="03E458F9" w14:textId="77777777" w:rsidR="004C15F1" w:rsidRPr="00F82DB8" w:rsidRDefault="004C15F1" w:rsidP="009707BD">
            <w:pPr>
              <w:pStyle w:val="BodyTextNumbered"/>
            </w:pPr>
            <w:r>
              <w:t>(5)</w:t>
            </w:r>
            <w:r>
              <w:tab/>
              <w:t xml:space="preserve">Within ten Business Days of providing the TSP both the </w:t>
            </w:r>
            <w:r w:rsidRPr="006D75A0">
              <w:t xml:space="preserve">notice to proceed with construction of the interconnection for the Generation Resource and the financial security sufficient to fund the interconnection facilities pursuant to </w:t>
            </w:r>
            <w:r>
              <w:t xml:space="preserve">the SGIA, </w:t>
            </w:r>
            <w:r>
              <w:rPr>
                <w:szCs w:val="24"/>
              </w:rPr>
              <w:t>t</w:t>
            </w:r>
            <w:r w:rsidRPr="0040443F">
              <w:rPr>
                <w:szCs w:val="24"/>
              </w:rPr>
              <w:t xml:space="preserve">he IE must submit </w:t>
            </w:r>
            <w:r>
              <w:rPr>
                <w:szCs w:val="24"/>
              </w:rPr>
              <w:t>a change request via the online RIOO system to provide</w:t>
            </w:r>
            <w:r w:rsidRPr="000F738E">
              <w:t xml:space="preserve"> th</w:t>
            </w:r>
            <w:r>
              <w:t>e financial security</w:t>
            </w:r>
            <w:r w:rsidRPr="000F738E">
              <w:t xml:space="preserve"> amount </w:t>
            </w:r>
            <w:r>
              <w:t xml:space="preserve">if it </w:t>
            </w:r>
            <w:r w:rsidRPr="000F738E">
              <w:t>is not redacted in the public version of the SGIA filed with the Public Utility Commission of Texas (PUCT).</w:t>
            </w:r>
            <w:r>
              <w:t xml:space="preserve">  </w:t>
            </w:r>
            <w:r w:rsidRPr="000F738E">
              <w:t>ERCOT will include in the monthly Generator Interconnection Status report the name of the interconnecting TSP and the total amount of financial security sufficient to fund the interconnection facilities</w:t>
            </w:r>
            <w:r>
              <w:t>, if provided by the IE.</w:t>
            </w:r>
          </w:p>
        </w:tc>
      </w:tr>
      <w:bookmarkEnd w:id="2"/>
    </w:tbl>
    <w:p w14:paraId="37358424" w14:textId="77777777" w:rsidR="004C15F1" w:rsidRPr="005246E8" w:rsidRDefault="004C15F1" w:rsidP="008F4B06">
      <w:pPr>
        <w:ind w:left="720" w:hanging="720"/>
      </w:pPr>
    </w:p>
    <w:sectPr w:rsidR="004C15F1" w:rsidRPr="005246E8">
      <w:headerReference w:type="default" r:id="rId17"/>
      <w:footerReference w:type="even" r:id="rId18"/>
      <w:footerReference w:type="default" r:id="rId19"/>
      <w:footerReference w:type="first" r:id="rId2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A1D6C" w14:textId="77777777" w:rsidR="00100AC4" w:rsidRDefault="00100AC4">
      <w:r>
        <w:separator/>
      </w:r>
    </w:p>
  </w:endnote>
  <w:endnote w:type="continuationSeparator" w:id="0">
    <w:p w14:paraId="3ED96C0A" w14:textId="77777777" w:rsidR="00100AC4" w:rsidRDefault="00100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683B0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3F3A6" w14:textId="6E08F98D" w:rsidR="00D176CF" w:rsidRPr="00505BBE" w:rsidRDefault="00E66BA9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132</w:t>
    </w:r>
    <w:r w:rsidR="005E1113" w:rsidRPr="00505BBE">
      <w:rPr>
        <w:rFonts w:ascii="Arial" w:hAnsi="Arial" w:cs="Arial"/>
        <w:sz w:val="18"/>
        <w:szCs w:val="18"/>
      </w:rPr>
      <w:t>P</w:t>
    </w:r>
    <w:r w:rsidR="00C76A2C" w:rsidRPr="00505BBE">
      <w:rPr>
        <w:rFonts w:ascii="Arial" w:hAnsi="Arial" w:cs="Arial"/>
        <w:sz w:val="18"/>
        <w:szCs w:val="18"/>
      </w:rPr>
      <w:t>G</w:t>
    </w:r>
    <w:r w:rsidR="00D176CF" w:rsidRPr="00505BBE">
      <w:rPr>
        <w:rFonts w:ascii="Arial" w:hAnsi="Arial" w:cs="Arial"/>
        <w:sz w:val="18"/>
        <w:szCs w:val="18"/>
      </w:rPr>
      <w:t>RR</w:t>
    </w:r>
    <w:r w:rsidR="00F32BA1" w:rsidRPr="00505BBE">
      <w:rPr>
        <w:rFonts w:ascii="Arial" w:hAnsi="Arial" w:cs="Arial"/>
        <w:sz w:val="18"/>
        <w:szCs w:val="18"/>
      </w:rPr>
      <w:t>-01</w:t>
    </w:r>
    <w:r w:rsidR="00D176CF" w:rsidRPr="00505BBE">
      <w:rPr>
        <w:rFonts w:ascii="Arial" w:hAnsi="Arial" w:cs="Arial"/>
        <w:sz w:val="18"/>
        <w:szCs w:val="18"/>
      </w:rPr>
      <w:t xml:space="preserve"> </w:t>
    </w:r>
    <w:r w:rsidR="00505BBE" w:rsidRPr="00F31049">
      <w:rPr>
        <w:rFonts w:ascii="Arial" w:hAnsi="Arial" w:cs="Arial"/>
        <w:bCs/>
        <w:sz w:val="18"/>
        <w:szCs w:val="18"/>
      </w:rPr>
      <w:t xml:space="preserve">Update to </w:t>
    </w:r>
    <w:r w:rsidR="004C15F1" w:rsidRPr="004C15F1">
      <w:rPr>
        <w:rFonts w:ascii="Arial" w:hAnsi="Arial" w:cs="Arial"/>
        <w:bCs/>
        <w:sz w:val="18"/>
        <w:szCs w:val="18"/>
      </w:rPr>
      <w:t xml:space="preserve">Standard Generation Interconnection Agreement </w:t>
    </w:r>
    <w:r w:rsidR="004C15F1">
      <w:rPr>
        <w:rFonts w:ascii="Arial" w:hAnsi="Arial" w:cs="Arial"/>
        <w:bCs/>
        <w:sz w:val="18"/>
        <w:szCs w:val="18"/>
      </w:rPr>
      <w:t>(</w:t>
    </w:r>
    <w:r w:rsidR="006055BC">
      <w:rPr>
        <w:rFonts w:ascii="Arial" w:hAnsi="Arial" w:cs="Arial"/>
        <w:bCs/>
        <w:sz w:val="18"/>
        <w:szCs w:val="18"/>
      </w:rPr>
      <w:t>SGIA</w:t>
    </w:r>
    <w:r w:rsidR="004C15F1">
      <w:rPr>
        <w:rFonts w:ascii="Arial" w:hAnsi="Arial" w:cs="Arial"/>
        <w:bCs/>
        <w:sz w:val="18"/>
        <w:szCs w:val="18"/>
      </w:rPr>
      <w:t>)</w:t>
    </w:r>
    <w:r w:rsidR="00505BBE" w:rsidRPr="00F31049">
      <w:rPr>
        <w:rFonts w:ascii="Arial" w:hAnsi="Arial" w:cs="Arial"/>
        <w:bCs/>
        <w:sz w:val="18"/>
        <w:szCs w:val="18"/>
      </w:rPr>
      <w:t xml:space="preserve"> Requirement</w:t>
    </w:r>
    <w:r w:rsidR="00505BBE">
      <w:rPr>
        <w:rFonts w:ascii="Arial" w:hAnsi="Arial" w:cs="Arial"/>
        <w:bCs/>
        <w:sz w:val="18"/>
        <w:szCs w:val="18"/>
      </w:rPr>
      <w:t xml:space="preserve"> </w:t>
    </w:r>
    <w:r w:rsidR="00972B82">
      <w:rPr>
        <w:rFonts w:ascii="Arial" w:hAnsi="Arial" w:cs="Arial"/>
        <w:bCs/>
        <w:sz w:val="18"/>
        <w:szCs w:val="18"/>
      </w:rPr>
      <w:t>1001</w:t>
    </w:r>
    <w:r w:rsidR="00505BBE">
      <w:rPr>
        <w:rFonts w:ascii="Arial" w:hAnsi="Arial" w:cs="Arial"/>
        <w:bCs/>
        <w:sz w:val="18"/>
        <w:szCs w:val="18"/>
      </w:rPr>
      <w:t>25</w:t>
    </w:r>
    <w:r w:rsidR="00D176CF" w:rsidRPr="00505BBE">
      <w:rPr>
        <w:rFonts w:ascii="Arial" w:hAnsi="Arial" w:cs="Arial"/>
        <w:sz w:val="18"/>
        <w:szCs w:val="18"/>
      </w:rPr>
      <w:tab/>
      <w:t xml:space="preserve">Page </w:t>
    </w:r>
    <w:r w:rsidR="00D176CF" w:rsidRPr="00505BBE">
      <w:rPr>
        <w:rFonts w:ascii="Arial" w:hAnsi="Arial" w:cs="Arial"/>
        <w:sz w:val="18"/>
        <w:szCs w:val="18"/>
      </w:rPr>
      <w:fldChar w:fldCharType="begin"/>
    </w:r>
    <w:r w:rsidR="00D176CF" w:rsidRPr="00505BBE">
      <w:rPr>
        <w:rFonts w:ascii="Arial" w:hAnsi="Arial" w:cs="Arial"/>
        <w:sz w:val="18"/>
        <w:szCs w:val="18"/>
      </w:rPr>
      <w:instrText xml:space="preserve"> PAGE </w:instrText>
    </w:r>
    <w:r w:rsidR="00D176CF" w:rsidRPr="00505BBE">
      <w:rPr>
        <w:rFonts w:ascii="Arial" w:hAnsi="Arial" w:cs="Arial"/>
        <w:sz w:val="18"/>
        <w:szCs w:val="18"/>
      </w:rPr>
      <w:fldChar w:fldCharType="separate"/>
    </w:r>
    <w:r w:rsidR="007717F2" w:rsidRPr="00505BBE">
      <w:rPr>
        <w:rFonts w:ascii="Arial" w:hAnsi="Arial" w:cs="Arial"/>
        <w:noProof/>
        <w:sz w:val="18"/>
        <w:szCs w:val="18"/>
      </w:rPr>
      <w:t>1</w:t>
    </w:r>
    <w:r w:rsidR="00D176CF" w:rsidRPr="00505BBE">
      <w:rPr>
        <w:rFonts w:ascii="Arial" w:hAnsi="Arial" w:cs="Arial"/>
        <w:sz w:val="18"/>
        <w:szCs w:val="18"/>
      </w:rPr>
      <w:fldChar w:fldCharType="end"/>
    </w:r>
    <w:r w:rsidR="00D176CF" w:rsidRPr="00505BBE">
      <w:rPr>
        <w:rFonts w:ascii="Arial" w:hAnsi="Arial" w:cs="Arial"/>
        <w:sz w:val="18"/>
        <w:szCs w:val="18"/>
      </w:rPr>
      <w:t xml:space="preserve"> of </w:t>
    </w:r>
    <w:r w:rsidR="00D176CF" w:rsidRPr="00505BBE">
      <w:rPr>
        <w:rFonts w:ascii="Arial" w:hAnsi="Arial" w:cs="Arial"/>
        <w:sz w:val="18"/>
        <w:szCs w:val="18"/>
      </w:rPr>
      <w:fldChar w:fldCharType="begin"/>
    </w:r>
    <w:r w:rsidR="00D176CF" w:rsidRPr="00505BBE">
      <w:rPr>
        <w:rFonts w:ascii="Arial" w:hAnsi="Arial" w:cs="Arial"/>
        <w:sz w:val="18"/>
        <w:szCs w:val="18"/>
      </w:rPr>
      <w:instrText xml:space="preserve"> NUMPAGES </w:instrText>
    </w:r>
    <w:r w:rsidR="00D176CF" w:rsidRPr="00505BBE">
      <w:rPr>
        <w:rFonts w:ascii="Arial" w:hAnsi="Arial" w:cs="Arial"/>
        <w:sz w:val="18"/>
        <w:szCs w:val="18"/>
      </w:rPr>
      <w:fldChar w:fldCharType="separate"/>
    </w:r>
    <w:r w:rsidR="007717F2" w:rsidRPr="00505BBE">
      <w:rPr>
        <w:rFonts w:ascii="Arial" w:hAnsi="Arial" w:cs="Arial"/>
        <w:noProof/>
        <w:sz w:val="18"/>
        <w:szCs w:val="18"/>
      </w:rPr>
      <w:t>2</w:t>
    </w:r>
    <w:r w:rsidR="00D176CF" w:rsidRPr="00505BBE">
      <w:rPr>
        <w:rFonts w:ascii="Arial" w:hAnsi="Arial" w:cs="Arial"/>
        <w:sz w:val="18"/>
        <w:szCs w:val="18"/>
      </w:rPr>
      <w:fldChar w:fldCharType="end"/>
    </w:r>
  </w:p>
  <w:p w14:paraId="26F70CE9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E80FA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AF3AB7" w14:textId="77777777" w:rsidR="00100AC4" w:rsidRDefault="00100AC4">
      <w:r>
        <w:separator/>
      </w:r>
    </w:p>
  </w:footnote>
  <w:footnote w:type="continuationSeparator" w:id="0">
    <w:p w14:paraId="038B813F" w14:textId="77777777" w:rsidR="00100AC4" w:rsidRDefault="00100A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1CAE0" w14:textId="77777777" w:rsidR="00D176CF" w:rsidRDefault="005E1113" w:rsidP="00CD165D">
    <w:pPr>
      <w:pStyle w:val="Header"/>
      <w:jc w:val="center"/>
      <w:rPr>
        <w:sz w:val="32"/>
      </w:rPr>
    </w:pPr>
    <w:r>
      <w:rPr>
        <w:sz w:val="32"/>
      </w:rPr>
      <w:t>Planning</w:t>
    </w:r>
    <w:r w:rsidR="00C76A2C">
      <w:rPr>
        <w:sz w:val="32"/>
      </w:rPr>
      <w:t xml:space="preserve"> Guide</w:t>
    </w:r>
    <w:r w:rsidR="00CD165D">
      <w:rPr>
        <w:sz w:val="32"/>
      </w:rPr>
      <w:t xml:space="preserve"> Revision Request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B10693"/>
    <w:multiLevelType w:val="hybridMultilevel"/>
    <w:tmpl w:val="04CEA87A"/>
    <w:lvl w:ilvl="0" w:tplc="040471B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06407035">
    <w:abstractNumId w:val="0"/>
  </w:num>
  <w:num w:numId="2" w16cid:durableId="1168253600">
    <w:abstractNumId w:val="11"/>
  </w:num>
  <w:num w:numId="3" w16cid:durableId="1465851006">
    <w:abstractNumId w:val="12"/>
  </w:num>
  <w:num w:numId="4" w16cid:durableId="2101876533">
    <w:abstractNumId w:val="1"/>
  </w:num>
  <w:num w:numId="5" w16cid:durableId="90930211">
    <w:abstractNumId w:val="6"/>
  </w:num>
  <w:num w:numId="6" w16cid:durableId="147064057">
    <w:abstractNumId w:val="6"/>
  </w:num>
  <w:num w:numId="7" w16cid:durableId="1755010341">
    <w:abstractNumId w:val="6"/>
  </w:num>
  <w:num w:numId="8" w16cid:durableId="1467819988">
    <w:abstractNumId w:val="6"/>
  </w:num>
  <w:num w:numId="9" w16cid:durableId="2243846">
    <w:abstractNumId w:val="6"/>
  </w:num>
  <w:num w:numId="10" w16cid:durableId="1707677871">
    <w:abstractNumId w:val="6"/>
  </w:num>
  <w:num w:numId="11" w16cid:durableId="1251043373">
    <w:abstractNumId w:val="6"/>
  </w:num>
  <w:num w:numId="12" w16cid:durableId="2116292320">
    <w:abstractNumId w:val="6"/>
  </w:num>
  <w:num w:numId="13" w16cid:durableId="1336956191">
    <w:abstractNumId w:val="6"/>
  </w:num>
  <w:num w:numId="14" w16cid:durableId="2090686666">
    <w:abstractNumId w:val="3"/>
  </w:num>
  <w:num w:numId="15" w16cid:durableId="437800973">
    <w:abstractNumId w:val="5"/>
  </w:num>
  <w:num w:numId="16" w16cid:durableId="700282402">
    <w:abstractNumId w:val="8"/>
  </w:num>
  <w:num w:numId="17" w16cid:durableId="1309476948">
    <w:abstractNumId w:val="9"/>
  </w:num>
  <w:num w:numId="18" w16cid:durableId="550963706">
    <w:abstractNumId w:val="4"/>
  </w:num>
  <w:num w:numId="19" w16cid:durableId="1284192548">
    <w:abstractNumId w:val="7"/>
  </w:num>
  <w:num w:numId="20" w16cid:durableId="856843399">
    <w:abstractNumId w:val="2"/>
  </w:num>
  <w:num w:numId="21" w16cid:durableId="1765413898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RCOT">
    <w15:presenceInfo w15:providerId="None" w15:userId="ERCO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31C73"/>
    <w:rsid w:val="00036AC1"/>
    <w:rsid w:val="00046718"/>
    <w:rsid w:val="000547B5"/>
    <w:rsid w:val="00060A5A"/>
    <w:rsid w:val="00064B44"/>
    <w:rsid w:val="00067FE2"/>
    <w:rsid w:val="0007479A"/>
    <w:rsid w:val="0007682E"/>
    <w:rsid w:val="00076956"/>
    <w:rsid w:val="0007741F"/>
    <w:rsid w:val="00080F53"/>
    <w:rsid w:val="00091A18"/>
    <w:rsid w:val="000A2BED"/>
    <w:rsid w:val="000D1AEB"/>
    <w:rsid w:val="000D3E64"/>
    <w:rsid w:val="000E02EF"/>
    <w:rsid w:val="000F13C5"/>
    <w:rsid w:val="00100AC4"/>
    <w:rsid w:val="00101A5C"/>
    <w:rsid w:val="00105A36"/>
    <w:rsid w:val="00122D4B"/>
    <w:rsid w:val="001313B4"/>
    <w:rsid w:val="0014467F"/>
    <w:rsid w:val="0014546D"/>
    <w:rsid w:val="001500D9"/>
    <w:rsid w:val="00156DB7"/>
    <w:rsid w:val="00157228"/>
    <w:rsid w:val="00160C3C"/>
    <w:rsid w:val="00163185"/>
    <w:rsid w:val="0017783C"/>
    <w:rsid w:val="0019101F"/>
    <w:rsid w:val="0019314C"/>
    <w:rsid w:val="00197AC0"/>
    <w:rsid w:val="001A4A0A"/>
    <w:rsid w:val="001F38F0"/>
    <w:rsid w:val="001F5E8B"/>
    <w:rsid w:val="00237430"/>
    <w:rsid w:val="00252648"/>
    <w:rsid w:val="00267CA6"/>
    <w:rsid w:val="0027018A"/>
    <w:rsid w:val="00276A99"/>
    <w:rsid w:val="00286AD9"/>
    <w:rsid w:val="00287D2A"/>
    <w:rsid w:val="002966F3"/>
    <w:rsid w:val="002A00A7"/>
    <w:rsid w:val="002B69F3"/>
    <w:rsid w:val="002B763A"/>
    <w:rsid w:val="002D382A"/>
    <w:rsid w:val="002D7852"/>
    <w:rsid w:val="002E34C0"/>
    <w:rsid w:val="002F1EDD"/>
    <w:rsid w:val="003013F2"/>
    <w:rsid w:val="0030232A"/>
    <w:rsid w:val="0030694A"/>
    <w:rsid w:val="003069F4"/>
    <w:rsid w:val="00332267"/>
    <w:rsid w:val="00340D72"/>
    <w:rsid w:val="00342163"/>
    <w:rsid w:val="00360920"/>
    <w:rsid w:val="0038029B"/>
    <w:rsid w:val="00384709"/>
    <w:rsid w:val="00386C35"/>
    <w:rsid w:val="00387C7E"/>
    <w:rsid w:val="003A3D77"/>
    <w:rsid w:val="003B5AED"/>
    <w:rsid w:val="003B6773"/>
    <w:rsid w:val="003C6B7B"/>
    <w:rsid w:val="003F4F56"/>
    <w:rsid w:val="0041052C"/>
    <w:rsid w:val="004135BD"/>
    <w:rsid w:val="004302A4"/>
    <w:rsid w:val="004463BA"/>
    <w:rsid w:val="00453808"/>
    <w:rsid w:val="004822D4"/>
    <w:rsid w:val="00485A29"/>
    <w:rsid w:val="0049290B"/>
    <w:rsid w:val="004A4451"/>
    <w:rsid w:val="004B3FEB"/>
    <w:rsid w:val="004C15F1"/>
    <w:rsid w:val="004C27A6"/>
    <w:rsid w:val="004D3958"/>
    <w:rsid w:val="004E5236"/>
    <w:rsid w:val="004F489C"/>
    <w:rsid w:val="005008DF"/>
    <w:rsid w:val="00503489"/>
    <w:rsid w:val="005045D0"/>
    <w:rsid w:val="00505BBE"/>
    <w:rsid w:val="005246E8"/>
    <w:rsid w:val="00534C6C"/>
    <w:rsid w:val="00555CD8"/>
    <w:rsid w:val="00555FBA"/>
    <w:rsid w:val="00557AE2"/>
    <w:rsid w:val="00565328"/>
    <w:rsid w:val="005841C0"/>
    <w:rsid w:val="0059260F"/>
    <w:rsid w:val="005A284A"/>
    <w:rsid w:val="005C4EE9"/>
    <w:rsid w:val="005C6C7D"/>
    <w:rsid w:val="005D51C0"/>
    <w:rsid w:val="005E1113"/>
    <w:rsid w:val="005E3B5C"/>
    <w:rsid w:val="005E5074"/>
    <w:rsid w:val="005E6089"/>
    <w:rsid w:val="006055BC"/>
    <w:rsid w:val="00612E4F"/>
    <w:rsid w:val="00615D5E"/>
    <w:rsid w:val="0061644A"/>
    <w:rsid w:val="00622E99"/>
    <w:rsid w:val="00625E5D"/>
    <w:rsid w:val="00626715"/>
    <w:rsid w:val="0063023C"/>
    <w:rsid w:val="0063050E"/>
    <w:rsid w:val="006323BB"/>
    <w:rsid w:val="00633ACB"/>
    <w:rsid w:val="00636807"/>
    <w:rsid w:val="00647C5D"/>
    <w:rsid w:val="0066370F"/>
    <w:rsid w:val="00675350"/>
    <w:rsid w:val="00691A1C"/>
    <w:rsid w:val="00696AFA"/>
    <w:rsid w:val="006A0784"/>
    <w:rsid w:val="006A697B"/>
    <w:rsid w:val="006B4DDE"/>
    <w:rsid w:val="006C3293"/>
    <w:rsid w:val="006C798F"/>
    <w:rsid w:val="00743968"/>
    <w:rsid w:val="00746103"/>
    <w:rsid w:val="007620F7"/>
    <w:rsid w:val="007717F2"/>
    <w:rsid w:val="00781121"/>
    <w:rsid w:val="007831BD"/>
    <w:rsid w:val="00785415"/>
    <w:rsid w:val="00791CB9"/>
    <w:rsid w:val="00793130"/>
    <w:rsid w:val="007A172A"/>
    <w:rsid w:val="007B3233"/>
    <w:rsid w:val="007B5A42"/>
    <w:rsid w:val="007C199B"/>
    <w:rsid w:val="007D3073"/>
    <w:rsid w:val="007D458B"/>
    <w:rsid w:val="007D5BDF"/>
    <w:rsid w:val="007D64B9"/>
    <w:rsid w:val="007D72D4"/>
    <w:rsid w:val="007E0452"/>
    <w:rsid w:val="00802B4E"/>
    <w:rsid w:val="008070C0"/>
    <w:rsid w:val="00811C12"/>
    <w:rsid w:val="00820B1C"/>
    <w:rsid w:val="00845373"/>
    <w:rsid w:val="00845778"/>
    <w:rsid w:val="00887E28"/>
    <w:rsid w:val="00895C37"/>
    <w:rsid w:val="00897F3F"/>
    <w:rsid w:val="008B4633"/>
    <w:rsid w:val="008B5CAC"/>
    <w:rsid w:val="008D5C3A"/>
    <w:rsid w:val="008E6DA2"/>
    <w:rsid w:val="008F4B06"/>
    <w:rsid w:val="008F5563"/>
    <w:rsid w:val="008F74B3"/>
    <w:rsid w:val="009014B7"/>
    <w:rsid w:val="00907B1E"/>
    <w:rsid w:val="00930794"/>
    <w:rsid w:val="00943AFD"/>
    <w:rsid w:val="00956EB9"/>
    <w:rsid w:val="0096355E"/>
    <w:rsid w:val="00963A51"/>
    <w:rsid w:val="009701FA"/>
    <w:rsid w:val="00972B82"/>
    <w:rsid w:val="00975412"/>
    <w:rsid w:val="0098237E"/>
    <w:rsid w:val="00983B6E"/>
    <w:rsid w:val="009936F8"/>
    <w:rsid w:val="00996AA0"/>
    <w:rsid w:val="009A3772"/>
    <w:rsid w:val="009A743B"/>
    <w:rsid w:val="009D17F0"/>
    <w:rsid w:val="00A04571"/>
    <w:rsid w:val="00A05745"/>
    <w:rsid w:val="00A2242B"/>
    <w:rsid w:val="00A30850"/>
    <w:rsid w:val="00A42796"/>
    <w:rsid w:val="00A43CA9"/>
    <w:rsid w:val="00A5311D"/>
    <w:rsid w:val="00A540BF"/>
    <w:rsid w:val="00A85DC7"/>
    <w:rsid w:val="00AB35EF"/>
    <w:rsid w:val="00AD3B58"/>
    <w:rsid w:val="00AF56C6"/>
    <w:rsid w:val="00AF5F11"/>
    <w:rsid w:val="00AF7E87"/>
    <w:rsid w:val="00B032E8"/>
    <w:rsid w:val="00B0454E"/>
    <w:rsid w:val="00B211DD"/>
    <w:rsid w:val="00B25BCD"/>
    <w:rsid w:val="00B371E4"/>
    <w:rsid w:val="00B57F96"/>
    <w:rsid w:val="00B60C88"/>
    <w:rsid w:val="00B67892"/>
    <w:rsid w:val="00B9798D"/>
    <w:rsid w:val="00BA4C1E"/>
    <w:rsid w:val="00BA4D33"/>
    <w:rsid w:val="00BA5648"/>
    <w:rsid w:val="00BC2D06"/>
    <w:rsid w:val="00BC648C"/>
    <w:rsid w:val="00BE4DDB"/>
    <w:rsid w:val="00BE71D6"/>
    <w:rsid w:val="00C049B8"/>
    <w:rsid w:val="00C17BA2"/>
    <w:rsid w:val="00C42155"/>
    <w:rsid w:val="00C62400"/>
    <w:rsid w:val="00C744EB"/>
    <w:rsid w:val="00C76A2C"/>
    <w:rsid w:val="00C90702"/>
    <w:rsid w:val="00C917FF"/>
    <w:rsid w:val="00C93C3A"/>
    <w:rsid w:val="00C9766A"/>
    <w:rsid w:val="00C97FE0"/>
    <w:rsid w:val="00CA699C"/>
    <w:rsid w:val="00CB3F49"/>
    <w:rsid w:val="00CC4F39"/>
    <w:rsid w:val="00CD165D"/>
    <w:rsid w:val="00CD544C"/>
    <w:rsid w:val="00CF4256"/>
    <w:rsid w:val="00D04FE8"/>
    <w:rsid w:val="00D176CF"/>
    <w:rsid w:val="00D2322E"/>
    <w:rsid w:val="00D271E3"/>
    <w:rsid w:val="00D30F69"/>
    <w:rsid w:val="00D363F7"/>
    <w:rsid w:val="00D47A80"/>
    <w:rsid w:val="00D51DC5"/>
    <w:rsid w:val="00D5235E"/>
    <w:rsid w:val="00D61F38"/>
    <w:rsid w:val="00D66857"/>
    <w:rsid w:val="00D7588B"/>
    <w:rsid w:val="00D85807"/>
    <w:rsid w:val="00D8693B"/>
    <w:rsid w:val="00D87349"/>
    <w:rsid w:val="00D91EE9"/>
    <w:rsid w:val="00D97220"/>
    <w:rsid w:val="00DA4C47"/>
    <w:rsid w:val="00E02524"/>
    <w:rsid w:val="00E12787"/>
    <w:rsid w:val="00E14D47"/>
    <w:rsid w:val="00E1641C"/>
    <w:rsid w:val="00E26708"/>
    <w:rsid w:val="00E32617"/>
    <w:rsid w:val="00E34958"/>
    <w:rsid w:val="00E37AB0"/>
    <w:rsid w:val="00E40929"/>
    <w:rsid w:val="00E45F8A"/>
    <w:rsid w:val="00E52E21"/>
    <w:rsid w:val="00E6270F"/>
    <w:rsid w:val="00E66BA9"/>
    <w:rsid w:val="00E70C87"/>
    <w:rsid w:val="00E71C39"/>
    <w:rsid w:val="00E73248"/>
    <w:rsid w:val="00EA56E6"/>
    <w:rsid w:val="00EB29B0"/>
    <w:rsid w:val="00EC122E"/>
    <w:rsid w:val="00EC335F"/>
    <w:rsid w:val="00EC48FB"/>
    <w:rsid w:val="00ED057C"/>
    <w:rsid w:val="00EE7A27"/>
    <w:rsid w:val="00EF232A"/>
    <w:rsid w:val="00EF28F1"/>
    <w:rsid w:val="00F05A69"/>
    <w:rsid w:val="00F13865"/>
    <w:rsid w:val="00F269FC"/>
    <w:rsid w:val="00F31049"/>
    <w:rsid w:val="00F32BA1"/>
    <w:rsid w:val="00F3597A"/>
    <w:rsid w:val="00F43FFD"/>
    <w:rsid w:val="00F44236"/>
    <w:rsid w:val="00F46C20"/>
    <w:rsid w:val="00F52517"/>
    <w:rsid w:val="00F7289C"/>
    <w:rsid w:val="00F72A1D"/>
    <w:rsid w:val="00F81B20"/>
    <w:rsid w:val="00F96980"/>
    <w:rsid w:val="00FA2D9E"/>
    <w:rsid w:val="00FA57B2"/>
    <w:rsid w:val="00FA5C6C"/>
    <w:rsid w:val="00FB509B"/>
    <w:rsid w:val="00FC3D4B"/>
    <w:rsid w:val="00FC6312"/>
    <w:rsid w:val="00FE1B9D"/>
    <w:rsid w:val="00FE36E3"/>
    <w:rsid w:val="00FE6B01"/>
    <w:rsid w:val="00FF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65412C"/>
  <w15:chartTrackingRefBased/>
  <w15:docId w15:val="{08792352-4614-4F26-83E8-19194D9D3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C122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36807"/>
    <w:pPr>
      <w:ind w:left="720"/>
      <w:contextualSpacing/>
    </w:pPr>
  </w:style>
  <w:style w:type="paragraph" w:customStyle="1" w:styleId="BodyTextNumbered">
    <w:name w:val="Body Text Numbered"/>
    <w:basedOn w:val="BodyText"/>
    <w:link w:val="BodyTextNumberedChar1"/>
    <w:rsid w:val="004C15F1"/>
    <w:pPr>
      <w:ind w:left="720" w:hanging="720"/>
    </w:pPr>
    <w:rPr>
      <w:iCs/>
      <w:szCs w:val="20"/>
    </w:rPr>
  </w:style>
  <w:style w:type="character" w:customStyle="1" w:styleId="BodyTextNumberedChar1">
    <w:name w:val="Body Text Numbered Char1"/>
    <w:link w:val="BodyTextNumbered"/>
    <w:rsid w:val="004C15F1"/>
    <w:rPr>
      <w:i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PGRR132" TargetMode="External"/><Relationship Id="rId13" Type="http://schemas.openxmlformats.org/officeDocument/2006/relationships/image" Target="media/image2.w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ercot.com/files/docs/2023/08/25/ERCOT-Strategic-Plan-2024-2028.pdf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elizabeth.morales@ercot.com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rcot.com/files/docs/2023/08/25/ERCOT-Strategic-Plan-2024-2028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ndrew.Gallo@ercot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ercot.com/files/docs/2023/08/25/ERCOT-Strategic-Plan-2024-2028.pdf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yperlink" Target="mailto:Jenifer.Fernandes@ercot.com" TargetMode="Externa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69B4A-1A4E-4826-9FFD-E64FB156E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829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5544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Brittney Albracht</cp:lastModifiedBy>
  <cp:revision>2</cp:revision>
  <cp:lastPrinted>2013-11-15T22:11:00Z</cp:lastPrinted>
  <dcterms:created xsi:type="dcterms:W3CDTF">2025-10-01T18:49:00Z</dcterms:created>
  <dcterms:modified xsi:type="dcterms:W3CDTF">2025-10-01T18:49:00Z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2023-12-27T17:27:57Z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e9e24716-fa7d-469d-a341-e7747804bdba</vt:lpwstr>
  </property>
  <property fmtid="{D5CDD505-2E9C-101B-9397-08002B2CF9AE}" pid="8" name="MSIP_Label_7084cbda-52b8-46fb-a7b7-cb5bd465ed85_ContentBits">
    <vt:lpwstr>0</vt:lpwstr>
  </property>
</Properties>
</file>